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r w:rsidDel="00000000" w:rsidR="00000000" w:rsidRPr="00000000">
        <w:rPr>
          <w:rtl w:val="0"/>
        </w:rPr>
        <w:t xml:space="preserve">Kategorie</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Oftalmologie</w:t>
      </w:r>
    </w:p>
    <w:p w:rsidR="00000000" w:rsidDel="00000000" w:rsidP="00000000" w:rsidRDefault="00000000" w:rsidRPr="00000000" w14:paraId="000000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Dermatologie</w:t>
      </w:r>
    </w:p>
    <w:p w:rsidR="00000000" w:rsidDel="00000000" w:rsidP="00000000" w:rsidRDefault="00000000" w:rsidRPr="00000000" w14:paraId="00000004">
      <w:pPr>
        <w:pStyle w:val="Heading1"/>
        <w:pageBreakBefore w:val="0"/>
        <w:rPr/>
      </w:pPr>
      <w:r w:rsidDel="00000000" w:rsidR="00000000" w:rsidRPr="00000000">
        <w:rPr>
          <w:rtl w:val="0"/>
        </w:rPr>
        <w:t xml:space="preserve">Nadpis v hlavičce</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MEDICAL</w:t>
      </w:r>
    </w:p>
    <w:p w:rsidR="00000000" w:rsidDel="00000000" w:rsidP="00000000" w:rsidRDefault="00000000" w:rsidRPr="00000000" w14:paraId="00000006">
      <w:pPr>
        <w:pStyle w:val="Heading1"/>
        <w:pageBreakBefore w:val="0"/>
        <w:rPr/>
      </w:pPr>
      <w:r w:rsidDel="00000000" w:rsidR="00000000" w:rsidRPr="00000000">
        <w:rPr>
          <w:rtl w:val="0"/>
        </w:rPr>
        <w:t xml:space="preserve">Základní informace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Certifikovaný zdravotnický přístroj (CE 0123)</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Patentovaná technologie stejnosměrného proudu</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pomocí plasmy (ionizovaný plyn)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Jednoduché ovládání</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Volba z 8 intenzit</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aplikátorů v základním balení</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Bezpečnost, efektivita a rychlost</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Lehkost a přenosnost</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Certifikováno pro dermatologii, estetickou medicínu a oftalmologii</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Vyvíjíme pro otorinolaryngologii a stomatologii</w:t>
      </w:r>
    </w:p>
    <w:p w:rsidR="00000000" w:rsidDel="00000000" w:rsidP="00000000" w:rsidRDefault="00000000" w:rsidRPr="00000000" w14:paraId="00000011">
      <w:pPr>
        <w:pStyle w:val="Heading1"/>
        <w:pageBreakBefore w:val="0"/>
        <w:rPr/>
      </w:pPr>
      <w:r w:rsidDel="00000000" w:rsidR="00000000" w:rsidRPr="00000000">
        <w:rPr>
          <w:rtl w:val="0"/>
        </w:rPr>
        <w:t xml:space="preserve">Popis produktu</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MEDICAL je revoluční zdravotnický přístroj pro použití v estetice, dermatologii a oftalmologii. Vzhledem k širokým možnostem využití je přístroj testován i v dalších lékařských oborech.</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unikátní technologii přístroj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MEDICAL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umožňuje dosáhnout dlouhotrvajícího efektu bez jizev a hyperpigmentací.</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Výhodou přístroje JETT PLASMA LIFT MEDICAL oproti konkurenci je nejvyšší přesnost zaměření výboje, díky čemuž po ošetření nastupuje rychlé hojení.</w:t>
      </w:r>
    </w:p>
    <w:p w:rsidR="00000000" w:rsidDel="00000000" w:rsidP="00000000" w:rsidRDefault="00000000" w:rsidRPr="00000000" w14:paraId="00000015">
      <w:pPr>
        <w:pStyle w:val="Heading1"/>
        <w:pageBreakBefore w:val="0"/>
        <w:rPr/>
      </w:pPr>
      <w:r w:rsidDel="00000000" w:rsidR="00000000" w:rsidRPr="00000000">
        <w:rPr>
          <w:rtl w:val="0"/>
        </w:rPr>
        <w:t xml:space="preserve">Mechanismus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MEDICAL generuje pomocí stejnosměrného proudu posloupnost jiskrových výbojů. Jiskrové výboje produkují teplo, které ohřívá pokožku. Jedná se o stejnosměrnou fulguraci, která oproti fulguraci způsobené střídavým proudem zasahuje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menší</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plochu kůže, je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velice přesná</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stejnosměrný výboj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nepoškozuje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okolní tkáně.</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Plasmový výboj, na jehož okraji je korona, vzniká mezi hrotem přístroje a vodivě propojenou kůží pacienta (k přístroji) při vzdálenosti hrotu nad kůží 2 mm. Vzduch, který obsahuje volné elektrony v místě výboje získává velkou energii, která vede k průrazu vzduchu, ten přestává být izolantem a začne vést elektrický proud (vzniká výboj). Tím dochází k ionizaci vzduchu, který se tak stává plasmou.</w:t>
      </w:r>
    </w:p>
    <w:p w:rsidR="00000000" w:rsidDel="00000000" w:rsidP="00000000" w:rsidRDefault="00000000" w:rsidRPr="00000000" w14:paraId="00000018">
      <w:pPr>
        <w:pStyle w:val="Heading1"/>
        <w:pageBreakBefore w:val="0"/>
        <w:rPr/>
      </w:pPr>
      <w:r w:rsidDel="00000000" w:rsidR="00000000" w:rsidRPr="00000000">
        <w:rPr>
          <w:rtl w:val="0"/>
        </w:rPr>
        <w:t xml:space="preserve">Obsah balení</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ins w:author="JETT Plasma Devices" w:id="0" w:date="2019-08-20T14:22:59Z">
        <w:r w:rsidDel="00000000" w:rsidR="00000000" w:rsidRPr="00000000">
          <w:rPr>
            <w:rtl w:val="0"/>
          </w:rPr>
          <w:t xml:space="preserve">Krabice</w:t>
        </w:r>
      </w:ins>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MEDICAL</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MEDICAL je možné si zakoupit buď v bílém nebo černém barevném provedení.</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Součástí balení je i návod v českém jazyce.</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aplikátorů</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ins w:author="JETT Plasma Devices" w:id="1" w:date="2019-08-20T14:20:04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základním</w:t>
        </w:r>
      </w:ins>
      <w:del w:author="JETT Plasma Devices" w:id="1" w:date="2019-08-20T14:20:04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Součástí</w:delText>
        </w:r>
      </w:de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balení je 5 </w:t>
      </w:r>
      <w:del w:author="JETT Plasma Devices" w:id="2" w:date="2019-08-20T14:20:18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základních </w:delText>
        </w:r>
      </w:de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aplikátorů.</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Zlatý aplikátor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určený pro ablativní lékařské ošetření. Aplikátor je na přístroji.</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Stříbrné aplikátory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(ploché s průměry 40 mm, 5 mm a 3 mm a kuželový aplikátor) určené pro kosmetické neablativní zákroky.</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 elektrod</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balení samolepících, certifikovaných elektrod o rozměrech 50</w:t>
      </w:r>
      <w:ins w:author="JETT Plasma Devices" w:id="3" w:date="2019-08-20T14:20:58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in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w:t>
      </w:r>
      <w:ins w:author="JETT Plasma Devices" w:id="4" w:date="2019-08-20T14:20:59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in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94 mm. V každém balení jsou 4 elektrody.</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Kabel pro propojení elektrod s přístrojem</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Válcová elektroda s kabelem</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 je dodáván s koncovkou podle země, ve které bude přístroj používán.</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k adaptéru</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umožňuje prodloužit dosah adaptéru až o 2,5 m.</w:t>
      </w:r>
    </w:p>
    <w:p w:rsidR="00000000" w:rsidDel="00000000" w:rsidP="00000000" w:rsidRDefault="00000000" w:rsidRPr="00000000" w14:paraId="00000029">
      <w:pPr>
        <w:pStyle w:val="Heading1"/>
        <w:pageBreakBefore w:val="0"/>
        <w:rPr/>
      </w:pPr>
      <w:r w:rsidDel="00000000" w:rsidR="00000000" w:rsidRPr="00000000">
        <w:rPr>
          <w:rtl w:val="0"/>
        </w:rPr>
        <w:t xml:space="preserve">Lékařské obory</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Dermatologie</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MEDICAL byl vyvinut pro dermatologii a estetickou medicínu, ve kterých má skvělé a dlouhotrvající výsledky.</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stříbrným aplikátorům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může proškolený lékař či sestra provádět neablativní ošetření. Jednoduše jsou ošetřeny mělké i hluboké vrásky, rozšířené žilky, pavoučkové névy, akné a stařecké i pigmentové skvrny.</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Oproti tomu se zlatým aplikátorem může lékař ošetřit i velmi hluboké vrásky, jizvy po akné, úrazech a operacích, menší bradavice, hemangiomy (nezhoubných mezenchymových nádorů krevních cév) a drobné </w:t>
      </w:r>
      <w:r w:rsidDel="00000000" w:rsidR="00000000" w:rsidRPr="00000000">
        <w:rPr>
          <w:rtl w:val="0"/>
        </w:rPr>
        <w:t xml:space="preserve">venektázie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nežádoucí kožní útvary (fibromy) a zastavit drobné kapilární krvácení.</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Indikace</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Benigní cévní léze – angioma (hemangioma, naevus capillaris), </w:t>
      </w:r>
      <w:r w:rsidDel="00000000" w:rsidR="00000000" w:rsidRPr="00000000">
        <w:rPr>
          <w:rtl w:val="0"/>
        </w:rPr>
        <w:t xml:space="preserve">telangiectasia</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Kožní léze – keratosis (verruca seborrhoica, keratosis senilis, keratosis </w:t>
      </w:r>
      <w:r w:rsidDel="00000000" w:rsidR="00000000" w:rsidRPr="00000000">
        <w:rPr>
          <w:rtl w:val="0"/>
        </w:rPr>
        <w:t xml:space="preserve">seborrhoica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keratoacanthoma, fibroma, xanthelasma</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Infekční léze – verruca plana, verruca vulgaris, condylomata accuminata, molluscum contagiosum</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Změny pigmentu (hyperpigmentace) – melasma (chloasma)</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1"/>
          <w:color w:val="cc0000"/>
        </w:rPr>
      </w:pPr>
      <w:r w:rsidDel="00000000" w:rsidR="00000000" w:rsidRPr="00000000">
        <w:rPr>
          <w:rFonts w:ascii="Calibri" w:cs="Calibri" w:eastAsia="Calibri" w:hAnsi="Calibri"/>
          <w:b w:val="0"/>
          <w:i w:val="1"/>
          <w:smallCaps w:val="0"/>
          <w:strike w:val="0"/>
          <w:color w:val="cc0000"/>
          <w:sz w:val="22"/>
          <w:szCs w:val="22"/>
          <w:u w:val="none"/>
          <w:shd w:fill="auto" w:val="clear"/>
          <w:vertAlign w:val="baseline"/>
          <w:rtl w:val="0"/>
        </w:rPr>
        <w:t xml:space="preserve">Before/After fotky (pouze pás pod textem (cca 3-5 cm) na výšku s šipkami pro posunování, při prokliku se zobrazí celá fotka a pozadí se zašediví</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Oftalmologie</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spolupráci se světovými oftalmology bylo možné vyvinout nástavec </w:t>
      </w:r>
      <w:commentRangeStart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Plasma Pen</w:t>
      </w:r>
      <w:commentRangeEnd w:id="0"/>
      <w:r w:rsidDel="00000000" w:rsidR="00000000" w:rsidRPr="00000000">
        <w:commentReference w:id="0"/>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který umožňuje pohodlnější a přesnější provádění oftalmologických zákroků. V oftalmologii se jedná o rozvoj přelomové metody na léčbu blefaritidy.</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Indikace</w:t>
      </w:r>
    </w:p>
    <w:p w:rsidR="00000000" w:rsidDel="00000000" w:rsidP="00000000" w:rsidRDefault="00000000" w:rsidRPr="00000000" w14:paraId="000000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Blefaritida</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Xanthelasma (tukové léze)</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Trichiáza</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Distichiáza</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Ektropium</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Entropium</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1"/>
          <w:color w:val="cc0000"/>
        </w:rPr>
      </w:pPr>
      <w:r w:rsidDel="00000000" w:rsidR="00000000" w:rsidRPr="00000000">
        <w:rPr>
          <w:i w:val="1"/>
          <w:color w:val="cc0000"/>
          <w:rtl w:val="0"/>
        </w:rPr>
        <w:t xml:space="preserve">Before/After fotky</w:t>
      </w:r>
      <w:r w:rsidDel="00000000" w:rsidR="00000000" w:rsidRPr="00000000">
        <w:rPr>
          <w:rtl w:val="0"/>
        </w:rPr>
      </w:r>
    </w:p>
    <w:p w:rsidR="00000000" w:rsidDel="00000000" w:rsidP="00000000" w:rsidRDefault="00000000" w:rsidRPr="00000000" w14:paraId="0000003E">
      <w:pPr>
        <w:pStyle w:val="Heading1"/>
        <w:pageBreakBefore w:val="0"/>
        <w:rPr/>
      </w:pPr>
      <w:r w:rsidDel="00000000" w:rsidR="00000000" w:rsidRPr="00000000">
        <w:rPr>
          <w:rtl w:val="0"/>
        </w:rPr>
        <w:t xml:space="preserve">Kontraindikace</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Při použití přístroje JETT PLASMA LIFT MEDICAL prochází pacientem elektrický proud, proto je nutné ujistit se, zda se na pacienta nevztahují následující kontraindikace:</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Kardiostimulátor, holterovský měřič EKG</w:t>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Jiný implantovaný elektrický přístroj</w:t>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Epilepsie</w:t>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Těhotenství</w:t>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Přítomnost kovových náhrad v místě ošetření</w:t>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Kožní onemocnění, zanícená kůže</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Akutní zánětlivé onemocnění</w:t>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Jakékoliv vůbec/slabě léčené onemocnění</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Onkologické onemocnění</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lokální anestetika</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desinfekci</w:t>
      </w:r>
    </w:p>
    <w:p w:rsidR="00000000" w:rsidDel="00000000" w:rsidP="00000000" w:rsidRDefault="00000000" w:rsidRPr="00000000" w14:paraId="0000004B">
      <w:pPr>
        <w:pStyle w:val="Heading1"/>
        <w:pageBreakBefore w:val="0"/>
        <w:rPr/>
      </w:pPr>
      <w:r w:rsidDel="00000000" w:rsidR="00000000" w:rsidRPr="00000000">
        <w:rPr>
          <w:rtl w:val="0"/>
        </w:rPr>
        <w:t xml:space="preserve">Zaškolení</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Protože s přístrojem JETT PLASMA LIFT MEDICAL může pracovat pouze zaškolená osoba, jsou po celý rok pořádána školení, na kterých se lékaři mají možnost podívat, jak přístroj JETT PLASMA LIFT MEDICAL funguje, vyzkoušet si, jak se s ním pracuje a získat informace od lékařů, kteří již přístroj používají.</w:t>
      </w:r>
    </w:p>
    <w:p w:rsidR="00000000" w:rsidDel="00000000" w:rsidP="00000000" w:rsidRDefault="00000000" w:rsidRPr="00000000" w14:paraId="0000004D">
      <w:pPr>
        <w:pStyle w:val="Heading1"/>
        <w:pageBreakBefore w:val="0"/>
        <w:rPr/>
      </w:pPr>
      <w:r w:rsidDel="00000000" w:rsidR="00000000" w:rsidRPr="00000000">
        <w:rPr>
          <w:rtl w:val="0"/>
        </w:rPr>
        <w:t xml:space="preserve">Cross sell</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Hlavice s izolovaným aplikátorem (L44, L64, L84)</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Plasma Pen MEDICAL</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Stojánky</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Sérum</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Kufřík</w:t>
      </w:r>
      <w:r w:rsidDel="00000000" w:rsidR="00000000" w:rsidRPr="00000000">
        <w:rPr>
          <w:rtl w:val="0"/>
        </w:rPr>
      </w:r>
    </w:p>
    <w:sectPr>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ETT Plasma Devices" w:id="0" w:date="2019-08-20T14:19:04Z">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odkaz na produkt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